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8FF39D">
      <w:pPr>
        <w:spacing w:line="480" w:lineRule="exact"/>
        <w:jc w:val="center"/>
        <w:rPr>
          <w:rFonts w:ascii="方正小标宋简体" w:hAnsi="仿宋" w:eastAsia="方正小标宋简体" w:cs="Times New Roman"/>
          <w:color w:val="000000"/>
          <w:kern w:val="0"/>
          <w:sz w:val="44"/>
          <w:szCs w:val="44"/>
        </w:rPr>
      </w:pPr>
      <w:r>
        <w:rPr>
          <w:rFonts w:hint="eastAsia" w:ascii="方正小标宋简体" w:hAnsi="仿宋" w:eastAsia="方正小标宋简体" w:cs="Times New Roman"/>
          <w:color w:val="000000"/>
          <w:kern w:val="0"/>
          <w:sz w:val="44"/>
          <w:szCs w:val="44"/>
        </w:rPr>
        <w:t>湖北工业大学工程技术学院普通专升本</w:t>
      </w:r>
    </w:p>
    <w:p w14:paraId="0BF14AE6">
      <w:pPr>
        <w:pStyle w:val="5"/>
        <w:shd w:val="clear" w:color="auto" w:fill="FFFFFF"/>
        <w:spacing w:before="0" w:beforeAutospacing="0" w:after="0" w:afterAutospacing="0" w:line="360" w:lineRule="auto"/>
        <w:jc w:val="center"/>
        <w:rPr>
          <w:rFonts w:hint="eastAsia" w:ascii="方正小标宋简体" w:hAnsi="仿宋" w:eastAsia="方正小标宋简体" w:cs="Times New Roman"/>
          <w:color w:val="000000"/>
          <w:sz w:val="44"/>
          <w:szCs w:val="44"/>
        </w:rPr>
      </w:pPr>
      <w:r>
        <w:rPr>
          <w:rFonts w:hint="eastAsia" w:ascii="方正小标宋简体" w:hAnsi="仿宋" w:eastAsia="方正小标宋简体" w:cs="Times New Roman"/>
          <w:color w:val="000000"/>
          <w:sz w:val="44"/>
          <w:szCs w:val="44"/>
        </w:rPr>
        <w:t>《建筑工程项目管理》考试大纲</w:t>
      </w:r>
    </w:p>
    <w:p w14:paraId="4C03A56A">
      <w:pPr>
        <w:pStyle w:val="5"/>
        <w:shd w:val="clear" w:color="auto" w:fill="FFFFFF"/>
        <w:spacing w:before="0" w:beforeAutospacing="0" w:after="0" w:afterAutospacing="0" w:line="360" w:lineRule="auto"/>
        <w:jc w:val="center"/>
        <w:rPr>
          <w:rFonts w:ascii="方正小标宋简体" w:hAnsi="仿宋" w:eastAsia="方正小标宋简体" w:cs="Times New Roman"/>
          <w:color w:val="000000"/>
          <w:sz w:val="32"/>
          <w:szCs w:val="32"/>
        </w:rPr>
      </w:pPr>
    </w:p>
    <w:p w14:paraId="1C0073AA">
      <w:pPr>
        <w:spacing w:line="360" w:lineRule="auto"/>
        <w:ind w:firstLine="640" w:firstLineChars="200"/>
        <w:rPr>
          <w:rFonts w:ascii="黑体" w:hAnsi="黑体" w:eastAsia="黑体" w:cs="Times New Roman"/>
          <w:color w:val="000000"/>
          <w:sz w:val="32"/>
          <w:szCs w:val="21"/>
        </w:rPr>
      </w:pPr>
      <w:r>
        <w:rPr>
          <w:rFonts w:hint="eastAsia" w:ascii="黑体" w:hAnsi="黑体" w:eastAsia="黑体" w:cs="Times New Roman"/>
          <w:color w:val="000000"/>
          <w:sz w:val="32"/>
          <w:szCs w:val="21"/>
        </w:rPr>
        <w:t>一、</w:t>
      </w:r>
      <w:r>
        <w:rPr>
          <w:rFonts w:hint="eastAsia" w:ascii="黑体" w:hAnsi="黑体" w:eastAsia="黑体"/>
          <w:color w:val="000000"/>
          <w:sz w:val="32"/>
          <w:szCs w:val="21"/>
        </w:rPr>
        <w:t>考试性质与目的</w:t>
      </w:r>
    </w:p>
    <w:p w14:paraId="5C71014B">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ascii="仿宋" w:hAnsi="仿宋" w:eastAsia="仿宋"/>
          <w:color w:val="000000"/>
          <w:sz w:val="32"/>
          <w:szCs w:val="21"/>
          <w:lang w:val="zh-CN"/>
        </w:rPr>
        <w:t>本考试目的是</w:t>
      </w:r>
      <w:r>
        <w:rPr>
          <w:rFonts w:hint="eastAsia" w:ascii="仿宋" w:hAnsi="仿宋" w:eastAsia="仿宋"/>
          <w:color w:val="000000"/>
          <w:sz w:val="32"/>
          <w:szCs w:val="21"/>
          <w:lang w:val="zh-CN"/>
        </w:rPr>
        <w:t>选拔部分应届高职（专科）</w:t>
      </w:r>
      <w:r>
        <w:rPr>
          <w:rFonts w:hint="eastAsia" w:ascii="仿宋" w:hAnsi="仿宋" w:eastAsia="仿宋" w:cstheme="minorBidi"/>
          <w:color w:val="000000"/>
          <w:sz w:val="32"/>
          <w:szCs w:val="21"/>
          <w:lang w:val="zh-CN"/>
        </w:rPr>
        <w:t>毕业生升入我院继</w:t>
      </w:r>
      <w:r>
        <w:rPr>
          <w:rFonts w:hint="eastAsia" w:ascii="仿宋" w:hAnsi="仿宋" w:eastAsia="仿宋"/>
          <w:color w:val="000000"/>
          <w:sz w:val="32"/>
          <w:szCs w:val="21"/>
          <w:lang w:val="zh-CN"/>
        </w:rPr>
        <w:t>续进行相关专业本科学习。通过考试考查学生是否掌握工程项目管理的基本理论和方法，具体要求学生掌握工程质量管理、进度管理、成本管理、安全管理及合同管理等基本技能；熟悉实际工程项目管理的操作方法、程序；锻炼运用专业知识原理解决实际工程问题的能力。</w:t>
      </w:r>
    </w:p>
    <w:p w14:paraId="7D6CA9C0">
      <w:pPr>
        <w:pStyle w:val="5"/>
        <w:shd w:val="clear" w:color="auto" w:fill="FFFFFF"/>
        <w:spacing w:before="0" w:beforeAutospacing="0" w:after="0" w:afterAutospacing="0" w:line="360" w:lineRule="auto"/>
        <w:ind w:firstLine="640" w:firstLineChars="200"/>
        <w:rPr>
          <w:rFonts w:ascii="黑体" w:hAnsi="黑体" w:eastAsia="黑体"/>
          <w:color w:val="000000"/>
          <w:sz w:val="32"/>
          <w:szCs w:val="21"/>
        </w:rPr>
      </w:pPr>
      <w:r>
        <w:rPr>
          <w:rFonts w:hint="eastAsia" w:ascii="黑体" w:hAnsi="黑体" w:eastAsia="黑体"/>
          <w:color w:val="000000"/>
          <w:sz w:val="32"/>
          <w:szCs w:val="21"/>
        </w:rPr>
        <w:t>二、考试方式</w:t>
      </w:r>
    </w:p>
    <w:p w14:paraId="601D8FFD">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考试</w:t>
      </w:r>
      <w:r>
        <w:rPr>
          <w:rFonts w:ascii="仿宋" w:hAnsi="仿宋" w:eastAsia="仿宋"/>
          <w:color w:val="000000"/>
          <w:sz w:val="32"/>
          <w:szCs w:val="21"/>
          <w:lang w:val="zh-CN"/>
        </w:rPr>
        <w:t>采取闭卷</w:t>
      </w:r>
      <w:r>
        <w:rPr>
          <w:rFonts w:hint="eastAsia" w:ascii="仿宋" w:hAnsi="仿宋" w:eastAsia="仿宋"/>
          <w:color w:val="000000"/>
          <w:sz w:val="32"/>
          <w:szCs w:val="21"/>
          <w:lang w:val="zh-CN"/>
        </w:rPr>
        <w:t>笔试方式</w:t>
      </w:r>
      <w:r>
        <w:rPr>
          <w:rFonts w:ascii="仿宋" w:hAnsi="仿宋" w:eastAsia="仿宋"/>
          <w:color w:val="000000"/>
          <w:sz w:val="32"/>
          <w:szCs w:val="21"/>
          <w:lang w:val="zh-CN"/>
        </w:rPr>
        <w:t>进行</w:t>
      </w:r>
      <w:r>
        <w:rPr>
          <w:rFonts w:hint="eastAsia" w:ascii="仿宋" w:hAnsi="仿宋" w:eastAsia="仿宋"/>
          <w:color w:val="000000"/>
          <w:sz w:val="32"/>
          <w:szCs w:val="21"/>
          <w:lang w:val="zh-CN"/>
        </w:rPr>
        <w:t>，</w:t>
      </w:r>
      <w:r>
        <w:rPr>
          <w:rFonts w:ascii="仿宋" w:hAnsi="仿宋" w:eastAsia="仿宋"/>
          <w:color w:val="000000"/>
          <w:sz w:val="32"/>
          <w:szCs w:val="21"/>
          <w:lang w:val="zh-CN"/>
        </w:rPr>
        <w:t>考试时间为</w:t>
      </w:r>
      <w:r>
        <w:rPr>
          <w:rFonts w:hint="eastAsia" w:ascii="仿宋" w:hAnsi="仿宋" w:eastAsia="仿宋"/>
          <w:color w:val="000000"/>
          <w:sz w:val="32"/>
          <w:szCs w:val="21"/>
          <w:lang w:val="zh-CN"/>
        </w:rPr>
        <w:t>90分钟，试卷满分为</w:t>
      </w:r>
      <w:r>
        <w:rPr>
          <w:rFonts w:ascii="仿宋" w:hAnsi="仿宋" w:eastAsia="仿宋"/>
          <w:color w:val="000000"/>
          <w:sz w:val="32"/>
          <w:szCs w:val="21"/>
          <w:lang w:val="zh-CN"/>
        </w:rPr>
        <w:t>120分。</w:t>
      </w:r>
    </w:p>
    <w:p w14:paraId="48D80192">
      <w:pPr>
        <w:spacing w:line="360" w:lineRule="auto"/>
        <w:ind w:firstLine="640" w:firstLineChars="200"/>
        <w:rPr>
          <w:rFonts w:ascii="黑体" w:hAnsi="黑体" w:eastAsia="黑体"/>
          <w:color w:val="000000"/>
          <w:sz w:val="32"/>
          <w:szCs w:val="21"/>
        </w:rPr>
      </w:pPr>
      <w:r>
        <w:rPr>
          <w:rFonts w:hint="eastAsia" w:ascii="黑体" w:hAnsi="黑体" w:eastAsia="黑体"/>
          <w:color w:val="000000"/>
          <w:sz w:val="32"/>
          <w:szCs w:val="21"/>
        </w:rPr>
        <w:t>三、考试内容及要求</w:t>
      </w:r>
    </w:p>
    <w:p w14:paraId="568883AD">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第一章 工程项目管理概论</w:t>
      </w:r>
    </w:p>
    <w:p w14:paraId="566BA8BF">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1、掌握项目、建设工程项目、建设工程项目管理的概念及特征；</w:t>
      </w:r>
    </w:p>
    <w:p w14:paraId="1406B69F">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2、理解建筑工程项目管理的不同分类、意义以及各方项目管理的目标和任务；</w:t>
      </w:r>
    </w:p>
    <w:p w14:paraId="6FD96221">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3、掌握施工项目管理全过程中各阶段的主要工作。</w:t>
      </w:r>
    </w:p>
    <w:p w14:paraId="6A670072">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第二章 建设工程项目管理组织</w:t>
      </w:r>
    </w:p>
    <w:p w14:paraId="6BEE7FA4">
      <w:pPr>
        <w:spacing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1、掌握我国目前施工企业常见的组织结构的基本形式及优缺点；</w:t>
      </w:r>
    </w:p>
    <w:p w14:paraId="4F812D3C">
      <w:pPr>
        <w:spacing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2、理解建立工程项目组织结构必须遵循的一般原则；</w:t>
      </w:r>
    </w:p>
    <w:p w14:paraId="5DA6355C">
      <w:pPr>
        <w:spacing w:line="360" w:lineRule="auto"/>
        <w:ind w:firstLine="640" w:firstLineChars="200"/>
        <w:rPr>
          <w:rFonts w:ascii="仿宋" w:hAnsi="仿宋" w:eastAsia="仿宋"/>
          <w:color w:val="000000"/>
          <w:kern w:val="0"/>
          <w:sz w:val="32"/>
          <w:szCs w:val="21"/>
          <w:lang w:val="zh-CN"/>
        </w:rPr>
      </w:pPr>
      <w:r>
        <w:rPr>
          <w:rFonts w:ascii="仿宋" w:hAnsi="仿宋" w:eastAsia="仿宋"/>
          <w:color w:val="000000"/>
          <w:kern w:val="0"/>
          <w:sz w:val="32"/>
          <w:szCs w:val="21"/>
          <w:lang w:val="zh-CN"/>
        </w:rPr>
        <w:t>3</w:t>
      </w:r>
      <w:r>
        <w:rPr>
          <w:rFonts w:hint="eastAsia" w:ascii="仿宋" w:hAnsi="仿宋" w:eastAsia="仿宋"/>
          <w:color w:val="000000"/>
          <w:kern w:val="0"/>
          <w:sz w:val="32"/>
          <w:szCs w:val="21"/>
          <w:lang w:val="zh-CN"/>
        </w:rPr>
        <w:t>、掌握建筑工程项目经理的选用原则、方式、程序与培养；</w:t>
      </w:r>
    </w:p>
    <w:p w14:paraId="53CDC5E6">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ascii="仿宋" w:hAnsi="仿宋" w:eastAsia="仿宋"/>
          <w:color w:val="000000"/>
          <w:sz w:val="32"/>
          <w:szCs w:val="21"/>
          <w:lang w:val="zh-CN"/>
        </w:rPr>
        <w:t>4</w:t>
      </w:r>
      <w:r>
        <w:rPr>
          <w:rFonts w:hint="eastAsia" w:ascii="仿宋" w:hAnsi="仿宋" w:eastAsia="仿宋"/>
          <w:color w:val="000000"/>
          <w:sz w:val="32"/>
          <w:szCs w:val="21"/>
          <w:lang w:val="zh-CN"/>
        </w:rPr>
        <w:t>、理解建设工程监理的性质、工作方法和措施。</w:t>
      </w:r>
    </w:p>
    <w:p w14:paraId="5C717567">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第三章 建筑工程项目进度管理</w:t>
      </w:r>
    </w:p>
    <w:p w14:paraId="10D911E9">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ascii="仿宋" w:hAnsi="仿宋" w:eastAsia="仿宋"/>
          <w:color w:val="000000"/>
          <w:sz w:val="32"/>
          <w:szCs w:val="21"/>
          <w:lang w:val="zh-CN"/>
        </w:rPr>
        <w:t>1</w:t>
      </w:r>
      <w:r>
        <w:rPr>
          <w:rFonts w:hint="eastAsia" w:ascii="仿宋" w:hAnsi="仿宋" w:eastAsia="仿宋"/>
          <w:color w:val="000000"/>
          <w:sz w:val="32"/>
          <w:szCs w:val="21"/>
          <w:lang w:val="zh-CN"/>
        </w:rPr>
        <w:t>、掌握常见的影响建筑工程项目施工进度的主要因素、进度控制的主要措施；</w:t>
      </w:r>
    </w:p>
    <w:p w14:paraId="328977BB">
      <w:pPr>
        <w:spacing w:line="360" w:lineRule="auto"/>
        <w:ind w:firstLine="640" w:firstLineChars="200"/>
        <w:rPr>
          <w:rFonts w:ascii="仿宋" w:hAnsi="仿宋" w:eastAsia="仿宋"/>
          <w:color w:val="000000"/>
          <w:kern w:val="0"/>
          <w:sz w:val="32"/>
          <w:szCs w:val="21"/>
          <w:lang w:val="zh-CN"/>
        </w:rPr>
      </w:pPr>
      <w:r>
        <w:rPr>
          <w:rFonts w:ascii="仿宋" w:hAnsi="仿宋" w:eastAsia="仿宋"/>
          <w:color w:val="000000"/>
          <w:sz w:val="32"/>
          <w:szCs w:val="21"/>
          <w:lang w:val="zh-CN"/>
        </w:rPr>
        <w:t>2</w:t>
      </w:r>
      <w:r>
        <w:rPr>
          <w:rFonts w:hint="eastAsia" w:ascii="仿宋" w:hAnsi="仿宋" w:eastAsia="仿宋"/>
          <w:color w:val="000000"/>
          <w:sz w:val="32"/>
          <w:szCs w:val="21"/>
          <w:lang w:val="zh-CN"/>
        </w:rPr>
        <w:t>、理解</w:t>
      </w:r>
      <w:r>
        <w:rPr>
          <w:rFonts w:hint="eastAsia" w:ascii="仿宋" w:hAnsi="仿宋" w:eastAsia="仿宋"/>
          <w:color w:val="000000"/>
          <w:kern w:val="0"/>
          <w:sz w:val="32"/>
          <w:szCs w:val="21"/>
          <w:lang w:val="zh-CN"/>
        </w:rPr>
        <w:t>建筑工程项目</w:t>
      </w:r>
      <w:r>
        <w:rPr>
          <w:rFonts w:hint="eastAsia" w:ascii="仿宋" w:hAnsi="仿宋" w:eastAsia="仿宋"/>
          <w:color w:val="000000"/>
          <w:sz w:val="32"/>
          <w:szCs w:val="21"/>
          <w:lang w:val="zh-CN"/>
        </w:rPr>
        <w:t>横道图与网络计划的特点；掌握建设项目组织施工的基本方式及</w:t>
      </w:r>
      <w:r>
        <w:rPr>
          <w:rFonts w:hint="eastAsia" w:ascii="仿宋" w:hAnsi="仿宋" w:eastAsia="仿宋"/>
          <w:color w:val="000000"/>
          <w:kern w:val="0"/>
          <w:sz w:val="32"/>
          <w:szCs w:val="21"/>
          <w:lang w:val="zh-CN"/>
        </w:rPr>
        <w:t>流水施工的基本参数；</w:t>
      </w:r>
    </w:p>
    <w:p w14:paraId="64C1FEDD">
      <w:pPr>
        <w:spacing w:line="360" w:lineRule="auto"/>
        <w:ind w:firstLine="640" w:firstLineChars="200"/>
        <w:rPr>
          <w:rFonts w:ascii="仿宋" w:hAnsi="仿宋" w:eastAsia="仿宋"/>
          <w:color w:val="000000"/>
          <w:kern w:val="0"/>
          <w:sz w:val="32"/>
          <w:szCs w:val="21"/>
          <w:lang w:val="zh-CN"/>
        </w:rPr>
      </w:pPr>
      <w:r>
        <w:rPr>
          <w:rFonts w:ascii="仿宋" w:hAnsi="仿宋" w:eastAsia="仿宋"/>
          <w:color w:val="000000"/>
          <w:kern w:val="0"/>
          <w:sz w:val="32"/>
          <w:szCs w:val="21"/>
          <w:lang w:val="zh-CN"/>
        </w:rPr>
        <w:t>3</w:t>
      </w:r>
      <w:r>
        <w:rPr>
          <w:rFonts w:hint="eastAsia" w:ascii="仿宋" w:hAnsi="仿宋" w:eastAsia="仿宋"/>
          <w:color w:val="000000"/>
          <w:kern w:val="0"/>
          <w:sz w:val="32"/>
          <w:szCs w:val="21"/>
          <w:lang w:val="zh-CN"/>
        </w:rPr>
        <w:t>、掌握固定节拍专业流水施工、非节奏专业流水施工的工期计算；</w:t>
      </w:r>
    </w:p>
    <w:p w14:paraId="6994F9AD">
      <w:pPr>
        <w:spacing w:line="360" w:lineRule="auto"/>
        <w:ind w:firstLine="640" w:firstLineChars="200"/>
        <w:rPr>
          <w:rFonts w:ascii="仿宋" w:hAnsi="仿宋" w:eastAsia="仿宋"/>
          <w:color w:val="000000"/>
          <w:kern w:val="0"/>
          <w:sz w:val="32"/>
          <w:szCs w:val="21"/>
          <w:lang w:val="zh-CN"/>
        </w:rPr>
      </w:pPr>
      <w:r>
        <w:rPr>
          <w:rFonts w:ascii="仿宋" w:hAnsi="仿宋" w:eastAsia="仿宋"/>
          <w:color w:val="000000"/>
          <w:kern w:val="0"/>
          <w:sz w:val="32"/>
          <w:szCs w:val="21"/>
          <w:lang w:val="zh-CN"/>
        </w:rPr>
        <w:t>4</w:t>
      </w:r>
      <w:r>
        <w:rPr>
          <w:rFonts w:hint="eastAsia" w:ascii="仿宋" w:hAnsi="仿宋" w:eastAsia="仿宋"/>
          <w:color w:val="000000"/>
          <w:kern w:val="0"/>
          <w:sz w:val="32"/>
          <w:szCs w:val="21"/>
          <w:lang w:val="zh-CN"/>
        </w:rPr>
        <w:t>、掌握双代号网络图的绘制规则、六大时间参数计算、施工工期的计算以及关键路线的确定。</w:t>
      </w:r>
    </w:p>
    <w:p w14:paraId="6B73BBD5">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第四章 建设工程项目质量管理</w:t>
      </w:r>
    </w:p>
    <w:p w14:paraId="3246031C">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1、理解建筑工程质量体系及PDCA循环工作方法；</w:t>
      </w:r>
    </w:p>
    <w:p w14:paraId="5DEEBC0C">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2、理解建筑工程质量形成的影响因素；</w:t>
      </w:r>
    </w:p>
    <w:p w14:paraId="1B41CC14">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3、掌握施工阶段项目质量事前控制、事中控制、事后控制的主要内容；</w:t>
      </w:r>
    </w:p>
    <w:p w14:paraId="1A697FEC">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4、掌握常见工程质量统计分析方法的概念。</w:t>
      </w:r>
    </w:p>
    <w:p w14:paraId="2043F499">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第五章 建筑工程项目成本管理</w:t>
      </w:r>
    </w:p>
    <w:p w14:paraId="7A82A89D">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1、理解建筑工程项目成本的构成；</w:t>
      </w:r>
    </w:p>
    <w:p w14:paraId="1AF125C0">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2、掌握工程项目成本控制的方法（挣值法的三个基本参数、四个评价指标计算）；</w:t>
      </w:r>
    </w:p>
    <w:p w14:paraId="5C84B2E9">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3、掌握建设工程项目成本分析的方法及成本纠偏措施。</w:t>
      </w:r>
    </w:p>
    <w:p w14:paraId="6C222FFD">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第六章 施工项目职业健康安全与环境管理</w:t>
      </w:r>
      <w:del w:id="0" w:author="HK" w:date="2025-02-25T15:26:28Z">
        <w:r>
          <w:rPr>
            <w:rFonts w:hint="eastAsia" w:ascii="仿宋" w:hAnsi="仿宋" w:eastAsia="仿宋"/>
            <w:color w:val="000000"/>
            <w:sz w:val="32"/>
            <w:szCs w:val="21"/>
            <w:lang w:val="zh-CN"/>
          </w:rPr>
          <w:delText>管理</w:delText>
        </w:r>
      </w:del>
      <w:bookmarkStart w:id="0" w:name="_GoBack"/>
      <w:bookmarkEnd w:id="0"/>
    </w:p>
    <w:p w14:paraId="7BB2C638">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1、理解工程项目中最常发生的伤亡事故的分类；</w:t>
      </w:r>
    </w:p>
    <w:p w14:paraId="233CCC95">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2、掌握按照生产安全事故造成的人员伤亡或直接经济损失分类；</w:t>
      </w:r>
    </w:p>
    <w:p w14:paraId="2C6954E0">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3、掌握安全事故处理的原则和程序；</w:t>
      </w:r>
    </w:p>
    <w:p w14:paraId="14D8F04F">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4、文明施工与环境保护中施工过程水污染的防治措施以及固体废物的处理和处置。</w:t>
      </w:r>
    </w:p>
    <w:p w14:paraId="6DB88B87">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第七章 建设工程项目合同管理</w:t>
      </w:r>
    </w:p>
    <w:p w14:paraId="2AEA9D40">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1、理解建筑工程项目合同的特点；</w:t>
      </w:r>
    </w:p>
    <w:p w14:paraId="392931FB">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2、掌握建筑工程项目合同的交底的主要内容；</w:t>
      </w:r>
    </w:p>
    <w:p w14:paraId="0C36EC50">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3、掌握建筑工程项目索赔的起因。</w:t>
      </w:r>
    </w:p>
    <w:p w14:paraId="0C7AB30A">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第八章 建设工程项目信息管理</w:t>
      </w:r>
    </w:p>
    <w:p w14:paraId="6314974E">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1、掌握建筑工程项目信息的分类；</w:t>
      </w:r>
    </w:p>
    <w:p w14:paraId="46E44341">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2、掌握建立完善的信息管理制度的主要内容。</w:t>
      </w:r>
    </w:p>
    <w:p w14:paraId="2FF71B60">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第九章 建设工程项目风险管理</w:t>
      </w:r>
    </w:p>
    <w:p w14:paraId="5A8A955E">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1、掌握工程项目风险的分类及特点；</w:t>
      </w:r>
    </w:p>
    <w:p w14:paraId="6D346456">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2、掌握工程项目风险识别的方法。</w:t>
      </w:r>
    </w:p>
    <w:p w14:paraId="0E355508">
      <w:pPr>
        <w:spacing w:line="360" w:lineRule="auto"/>
        <w:ind w:firstLine="640" w:firstLineChars="200"/>
        <w:rPr>
          <w:rFonts w:ascii="黑体" w:hAnsi="黑体" w:eastAsia="黑体"/>
          <w:color w:val="000000"/>
          <w:sz w:val="32"/>
          <w:szCs w:val="21"/>
        </w:rPr>
      </w:pPr>
      <w:r>
        <w:rPr>
          <w:rFonts w:hint="eastAsia" w:ascii="黑体" w:hAnsi="黑体" w:eastAsia="黑体"/>
          <w:color w:val="000000"/>
          <w:sz w:val="32"/>
          <w:szCs w:val="21"/>
        </w:rPr>
        <w:t>五、考试</w:t>
      </w:r>
      <w:r>
        <w:rPr>
          <w:rFonts w:ascii="黑体" w:hAnsi="黑体" w:eastAsia="黑体"/>
          <w:color w:val="000000"/>
          <w:sz w:val="32"/>
          <w:szCs w:val="21"/>
        </w:rPr>
        <w:t>参考书目</w:t>
      </w:r>
    </w:p>
    <w:p w14:paraId="5B7CD186">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《建筑工程项目管理》，万连建，天津科学技术出版社，</w:t>
      </w:r>
      <w:r>
        <w:rPr>
          <w:rFonts w:ascii="仿宋" w:hAnsi="仿宋" w:eastAsia="仿宋"/>
          <w:color w:val="000000"/>
          <w:kern w:val="0"/>
          <w:sz w:val="32"/>
          <w:szCs w:val="21"/>
          <w:lang w:val="zh-CN"/>
        </w:rPr>
        <w:t>2022年</w:t>
      </w: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ISBN：</w:t>
      </w:r>
      <w:r>
        <w:rPr>
          <w:rFonts w:hint="eastAsia" w:ascii="仿宋" w:hAnsi="仿宋" w:eastAsia="仿宋"/>
          <w:color w:val="000000"/>
          <w:kern w:val="0"/>
          <w:sz w:val="32"/>
          <w:szCs w:val="21"/>
          <w:lang w:val="zh-CN"/>
        </w:rPr>
        <w:t>9787530879863。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82E7908-5F7D-45CC-9A6B-670CB6C101C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embedRegular r:id="rId2" w:fontKey="{DC4B8F2B-69F5-46D9-B169-3FE3B3AEF66F}"/>
  </w:font>
  <w:font w:name="仿宋">
    <w:panose1 w:val="02010609060101010101"/>
    <w:charset w:val="86"/>
    <w:family w:val="modern"/>
    <w:pitch w:val="default"/>
    <w:sig w:usb0="800002BF" w:usb1="38CF7CFA" w:usb2="00000016" w:usb3="00000000" w:csb0="00040001" w:csb1="00000000"/>
    <w:embedRegular r:id="rId3" w:fontKey="{6F37F0A3-2EBB-45E4-B0BB-C0FD6D3BDF62}"/>
  </w:font>
  <w:font w:name="微软雅黑">
    <w:panose1 w:val="020B0503020204020204"/>
    <w:charset w:val="86"/>
    <w:family w:val="auto"/>
    <w:pitch w:val="default"/>
    <w:sig w:usb0="80000287" w:usb1="2ACF3C50"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K">
    <w15:presenceInfo w15:providerId="WPS Office" w15:userId="41636506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ZlMGI2YTJiOWE5NTMxYTA5YmY2ZDJjNmY4M2Y4MDgifQ=="/>
  </w:docVars>
  <w:rsids>
    <w:rsidRoot w:val="00F17C13"/>
    <w:rsid w:val="000048D8"/>
    <w:rsid w:val="000131A6"/>
    <w:rsid w:val="00022BF6"/>
    <w:rsid w:val="00031FF0"/>
    <w:rsid w:val="000962BA"/>
    <w:rsid w:val="000C1A5F"/>
    <w:rsid w:val="000D33C3"/>
    <w:rsid w:val="000D427B"/>
    <w:rsid w:val="000E3E84"/>
    <w:rsid w:val="000E5795"/>
    <w:rsid w:val="000F750B"/>
    <w:rsid w:val="001040B4"/>
    <w:rsid w:val="00110973"/>
    <w:rsid w:val="0012213D"/>
    <w:rsid w:val="00122283"/>
    <w:rsid w:val="00150860"/>
    <w:rsid w:val="00161B16"/>
    <w:rsid w:val="001771EE"/>
    <w:rsid w:val="001A52D5"/>
    <w:rsid w:val="001B1DFD"/>
    <w:rsid w:val="001B1E21"/>
    <w:rsid w:val="001B4FCD"/>
    <w:rsid w:val="001C5E12"/>
    <w:rsid w:val="001F5067"/>
    <w:rsid w:val="001F681B"/>
    <w:rsid w:val="002000D6"/>
    <w:rsid w:val="002173D1"/>
    <w:rsid w:val="002371DA"/>
    <w:rsid w:val="002432A2"/>
    <w:rsid w:val="0028130B"/>
    <w:rsid w:val="002A5AD1"/>
    <w:rsid w:val="002A758B"/>
    <w:rsid w:val="002C7A76"/>
    <w:rsid w:val="002D2429"/>
    <w:rsid w:val="002E4FE4"/>
    <w:rsid w:val="002E79BD"/>
    <w:rsid w:val="003117EA"/>
    <w:rsid w:val="00320AD0"/>
    <w:rsid w:val="00325652"/>
    <w:rsid w:val="00325E49"/>
    <w:rsid w:val="003347C7"/>
    <w:rsid w:val="00337B46"/>
    <w:rsid w:val="00360B2C"/>
    <w:rsid w:val="00374A2D"/>
    <w:rsid w:val="00390809"/>
    <w:rsid w:val="003A1F6D"/>
    <w:rsid w:val="003A6468"/>
    <w:rsid w:val="003C1299"/>
    <w:rsid w:val="003D47DA"/>
    <w:rsid w:val="003D5043"/>
    <w:rsid w:val="003E027F"/>
    <w:rsid w:val="003E6A4E"/>
    <w:rsid w:val="003F3C7A"/>
    <w:rsid w:val="00401B05"/>
    <w:rsid w:val="00415B14"/>
    <w:rsid w:val="00430AF4"/>
    <w:rsid w:val="00437683"/>
    <w:rsid w:val="00441D99"/>
    <w:rsid w:val="00451905"/>
    <w:rsid w:val="00453037"/>
    <w:rsid w:val="004600F5"/>
    <w:rsid w:val="004655F1"/>
    <w:rsid w:val="00470FFF"/>
    <w:rsid w:val="00485EBF"/>
    <w:rsid w:val="0049024C"/>
    <w:rsid w:val="004A1156"/>
    <w:rsid w:val="004A49F3"/>
    <w:rsid w:val="004A4C3B"/>
    <w:rsid w:val="004A7764"/>
    <w:rsid w:val="004C42B0"/>
    <w:rsid w:val="004D4B2F"/>
    <w:rsid w:val="004E17E7"/>
    <w:rsid w:val="004F0FA3"/>
    <w:rsid w:val="004F4CE8"/>
    <w:rsid w:val="00501A1B"/>
    <w:rsid w:val="00511912"/>
    <w:rsid w:val="00514EAF"/>
    <w:rsid w:val="0052212C"/>
    <w:rsid w:val="00547889"/>
    <w:rsid w:val="0056142E"/>
    <w:rsid w:val="005624B4"/>
    <w:rsid w:val="00574C19"/>
    <w:rsid w:val="00592CE8"/>
    <w:rsid w:val="005A3E72"/>
    <w:rsid w:val="005A632C"/>
    <w:rsid w:val="005A7722"/>
    <w:rsid w:val="005C4A59"/>
    <w:rsid w:val="005D1D02"/>
    <w:rsid w:val="005D5AE6"/>
    <w:rsid w:val="005E3F5A"/>
    <w:rsid w:val="005F033B"/>
    <w:rsid w:val="0066190E"/>
    <w:rsid w:val="006A0DB3"/>
    <w:rsid w:val="006A2E34"/>
    <w:rsid w:val="006C1491"/>
    <w:rsid w:val="006C217D"/>
    <w:rsid w:val="006D2888"/>
    <w:rsid w:val="006E2C11"/>
    <w:rsid w:val="006F5946"/>
    <w:rsid w:val="006F6AD7"/>
    <w:rsid w:val="00712C5C"/>
    <w:rsid w:val="007558CC"/>
    <w:rsid w:val="0078248D"/>
    <w:rsid w:val="00783CE9"/>
    <w:rsid w:val="007A27B7"/>
    <w:rsid w:val="007B00E0"/>
    <w:rsid w:val="007B0816"/>
    <w:rsid w:val="007C0F7D"/>
    <w:rsid w:val="007C61D9"/>
    <w:rsid w:val="007F2B00"/>
    <w:rsid w:val="008135E8"/>
    <w:rsid w:val="008527E4"/>
    <w:rsid w:val="008643A9"/>
    <w:rsid w:val="00884704"/>
    <w:rsid w:val="00884BCC"/>
    <w:rsid w:val="008859F6"/>
    <w:rsid w:val="008D25BB"/>
    <w:rsid w:val="008E2FD5"/>
    <w:rsid w:val="008E376C"/>
    <w:rsid w:val="008E4C60"/>
    <w:rsid w:val="008E4DF8"/>
    <w:rsid w:val="008F5F3E"/>
    <w:rsid w:val="008F6139"/>
    <w:rsid w:val="008F7662"/>
    <w:rsid w:val="0090030D"/>
    <w:rsid w:val="009261AF"/>
    <w:rsid w:val="00926AE2"/>
    <w:rsid w:val="00937CF2"/>
    <w:rsid w:val="009429C4"/>
    <w:rsid w:val="009545CA"/>
    <w:rsid w:val="00956698"/>
    <w:rsid w:val="00987B0D"/>
    <w:rsid w:val="00990F70"/>
    <w:rsid w:val="00997D5E"/>
    <w:rsid w:val="009B3632"/>
    <w:rsid w:val="009C2622"/>
    <w:rsid w:val="009C49A0"/>
    <w:rsid w:val="009D1EEF"/>
    <w:rsid w:val="009E18F1"/>
    <w:rsid w:val="009E29A8"/>
    <w:rsid w:val="009F4183"/>
    <w:rsid w:val="009F58EB"/>
    <w:rsid w:val="00A41DA8"/>
    <w:rsid w:val="00A51418"/>
    <w:rsid w:val="00A55304"/>
    <w:rsid w:val="00A5545F"/>
    <w:rsid w:val="00A70304"/>
    <w:rsid w:val="00A77062"/>
    <w:rsid w:val="00A943F9"/>
    <w:rsid w:val="00AB6C02"/>
    <w:rsid w:val="00B02760"/>
    <w:rsid w:val="00B07A2D"/>
    <w:rsid w:val="00B20B4B"/>
    <w:rsid w:val="00B52173"/>
    <w:rsid w:val="00B5756B"/>
    <w:rsid w:val="00B576F7"/>
    <w:rsid w:val="00B86603"/>
    <w:rsid w:val="00B94C4C"/>
    <w:rsid w:val="00B94E61"/>
    <w:rsid w:val="00B97887"/>
    <w:rsid w:val="00BB016B"/>
    <w:rsid w:val="00BC3D78"/>
    <w:rsid w:val="00BD4CE9"/>
    <w:rsid w:val="00BF5CF0"/>
    <w:rsid w:val="00C16019"/>
    <w:rsid w:val="00C257AB"/>
    <w:rsid w:val="00C34293"/>
    <w:rsid w:val="00C7670A"/>
    <w:rsid w:val="00C84EEA"/>
    <w:rsid w:val="00C86C56"/>
    <w:rsid w:val="00CE2729"/>
    <w:rsid w:val="00CE4414"/>
    <w:rsid w:val="00D27E7B"/>
    <w:rsid w:val="00D41B3C"/>
    <w:rsid w:val="00D524E2"/>
    <w:rsid w:val="00D6617A"/>
    <w:rsid w:val="00D75A23"/>
    <w:rsid w:val="00D807BA"/>
    <w:rsid w:val="00D8310E"/>
    <w:rsid w:val="00DC4AFC"/>
    <w:rsid w:val="00DC5ADD"/>
    <w:rsid w:val="00DD03A5"/>
    <w:rsid w:val="00DD6A25"/>
    <w:rsid w:val="00DF20C8"/>
    <w:rsid w:val="00E0602E"/>
    <w:rsid w:val="00E13620"/>
    <w:rsid w:val="00E235EF"/>
    <w:rsid w:val="00E238DA"/>
    <w:rsid w:val="00E5565F"/>
    <w:rsid w:val="00E605ED"/>
    <w:rsid w:val="00E6351C"/>
    <w:rsid w:val="00E65656"/>
    <w:rsid w:val="00E675B4"/>
    <w:rsid w:val="00E71DB2"/>
    <w:rsid w:val="00E97CC7"/>
    <w:rsid w:val="00EA15D4"/>
    <w:rsid w:val="00EB50F2"/>
    <w:rsid w:val="00EB5AA0"/>
    <w:rsid w:val="00ED208F"/>
    <w:rsid w:val="00EE1BFB"/>
    <w:rsid w:val="00EE1F93"/>
    <w:rsid w:val="00EE56BD"/>
    <w:rsid w:val="00EE79C6"/>
    <w:rsid w:val="00F05015"/>
    <w:rsid w:val="00F17B0A"/>
    <w:rsid w:val="00F17C13"/>
    <w:rsid w:val="00F47B60"/>
    <w:rsid w:val="00F47BAF"/>
    <w:rsid w:val="00F710FA"/>
    <w:rsid w:val="00F75D0F"/>
    <w:rsid w:val="00F82F49"/>
    <w:rsid w:val="00FB3B39"/>
    <w:rsid w:val="00FB5528"/>
    <w:rsid w:val="00FB5847"/>
    <w:rsid w:val="00FD4347"/>
    <w:rsid w:val="00FE520B"/>
    <w:rsid w:val="00FF778A"/>
    <w:rsid w:val="600B0A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uiPriority w:val="99"/>
    <w:rPr>
      <w:sz w:val="18"/>
      <w:szCs w:val="18"/>
    </w:rPr>
  </w:style>
  <w:style w:type="character" w:customStyle="1" w:styleId="9">
    <w:name w:val="页脚 Char"/>
    <w:basedOn w:val="7"/>
    <w:link w:val="3"/>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PC</Company>
  <Pages>4</Pages>
  <Words>1134</Words>
  <Characters>1158</Characters>
  <Lines>8</Lines>
  <Paragraphs>2</Paragraphs>
  <TotalTime>395</TotalTime>
  <ScaleCrop>false</ScaleCrop>
  <LinksUpToDate>false</LinksUpToDate>
  <CharactersWithSpaces>1167</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2020-06-22T01:27:00Z</dcterms:created>
  <dc:creator>黄科</dc:creator>
  <cp:lastModifiedBy>HK</cp:lastModifiedBy>
  <dcterms:modified xsi:type="dcterms:W3CDTF">2025-02-25T07:26:37Z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910680B651D648E181901A33D890FA3A_12</vt:lpwstr>
  </property>
</Properties>
</file>